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1674FA18"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EE7089">
        <w:rPr>
          <w:rStyle w:val="Strong"/>
          <w:b/>
          <w:bCs w:val="0"/>
          <w:sz w:val="24"/>
          <w:szCs w:val="24"/>
        </w:rPr>
        <w:t>22-G002-23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bookmarkStart w:id="10" w:name="_GoBack"/>
      <w:bookmarkEnd w:id="10"/>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1"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1"/>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3A1804" w:rsidRDefault="00DE3F38" w:rsidP="006E17EC">
            <w:pPr>
              <w:pStyle w:val="TableContents"/>
              <w:rPr>
                <w:rFonts w:asciiTheme="minorHAnsi" w:hAnsiTheme="minorHAnsi"/>
                <w:sz w:val="22"/>
                <w:szCs w:val="22"/>
                <w:lang w:eastAsia="en-US"/>
              </w:rPr>
            </w:pPr>
            <w:r w:rsidRPr="003A1804">
              <w:rPr>
                <w:rFonts w:asciiTheme="minorHAnsi" w:hAnsiTheme="minorHAnsi"/>
                <w:sz w:val="22"/>
                <w:szCs w:val="22"/>
                <w:lang w:eastAsia="en-US"/>
              </w:rPr>
              <w:t xml:space="preserve">Firm/consortium’s experience and reputation </w:t>
            </w:r>
            <w:r w:rsidR="00B52A14" w:rsidRPr="003A1804">
              <w:rPr>
                <w:rFonts w:asciiTheme="minorHAnsi" w:hAnsiTheme="minorHAnsi"/>
                <w:sz w:val="22"/>
                <w:szCs w:val="22"/>
                <w:lang w:eastAsia="en-US"/>
              </w:rPr>
              <w:t>with</w:t>
            </w:r>
            <w:r w:rsidRPr="003A1804">
              <w:rPr>
                <w:rFonts w:asciiTheme="minorHAnsi" w:hAnsiTheme="minorHAnsi"/>
                <w:sz w:val="22"/>
                <w:szCs w:val="22"/>
                <w:lang w:eastAsia="en-US"/>
              </w:rPr>
              <w:t xml:space="preserve"> similar </w:t>
            </w:r>
            <w:r w:rsidR="00AD3DBB" w:rsidRPr="003A1804">
              <w:rPr>
                <w:rFonts w:asciiTheme="minorHAnsi" w:hAnsiTheme="minorHAnsi"/>
                <w:sz w:val="22"/>
                <w:szCs w:val="22"/>
                <w:lang w:eastAsia="en-US"/>
              </w:rPr>
              <w:t>supply of Goods</w:t>
            </w:r>
          </w:p>
        </w:tc>
        <w:tc>
          <w:tcPr>
            <w:tcW w:w="5367" w:type="dxa"/>
            <w:shd w:val="clear" w:color="auto" w:fill="auto"/>
          </w:tcPr>
          <w:p w14:paraId="3339AD29" w14:textId="7075202D" w:rsidR="003A1804" w:rsidRPr="003A1804" w:rsidRDefault="003A1804" w:rsidP="003A1804">
            <w:pPr>
              <w:pStyle w:val="ListParagraph"/>
              <w:numPr>
                <w:ilvl w:val="0"/>
                <w:numId w:val="9"/>
              </w:numPr>
              <w:ind w:leftChars="0"/>
              <w:rPr>
                <w:rFonts w:asciiTheme="minorHAnsi" w:eastAsia="Malgun Gothic" w:hAnsiTheme="minorHAnsi"/>
                <w:sz w:val="22"/>
                <w:lang w:val="en-GB"/>
              </w:rPr>
            </w:pPr>
            <w:r w:rsidRPr="003A1804">
              <w:rPr>
                <w:rFonts w:asciiTheme="minorHAnsi" w:eastAsia="Malgun Gothic" w:hAnsiTheme="minorHAnsi"/>
                <w:sz w:val="22"/>
                <w:lang w:val="en-GB"/>
              </w:rPr>
              <w:t>At least 2 references showing reputation with similar supply of Goods.</w:t>
            </w:r>
          </w:p>
          <w:p w14:paraId="3ADDF29E" w14:textId="34B4F96A" w:rsidR="006E17EC" w:rsidRPr="00DF2302" w:rsidRDefault="006E17EC" w:rsidP="003A1804">
            <w:pPr>
              <w:pStyle w:val="TableContents"/>
              <w:ind w:left="720"/>
              <w:rPr>
                <w:rFonts w:asciiTheme="minorHAnsi" w:hAnsiTheme="minorHAnsi"/>
                <w:sz w:val="22"/>
                <w:szCs w:val="22"/>
                <w:highlight w:val="yellow"/>
              </w:rPr>
            </w:pPr>
          </w:p>
        </w:tc>
        <w:tc>
          <w:tcPr>
            <w:tcW w:w="1360" w:type="dxa"/>
            <w:shd w:val="clear" w:color="auto" w:fill="auto"/>
            <w:vAlign w:val="center"/>
          </w:tcPr>
          <w:p w14:paraId="6FB170A3" w14:textId="287D1E07" w:rsidR="006E17EC" w:rsidRPr="00DF2302" w:rsidRDefault="003A1804" w:rsidP="006E17EC">
            <w:pPr>
              <w:pStyle w:val="TableContents"/>
              <w:jc w:val="center"/>
              <w:rPr>
                <w:rFonts w:asciiTheme="minorHAnsi" w:hAnsiTheme="minorHAnsi"/>
                <w:sz w:val="22"/>
                <w:szCs w:val="22"/>
                <w:highlight w:val="yellow"/>
                <w:lang w:eastAsia="en-US"/>
              </w:rPr>
            </w:pPr>
            <w:r w:rsidRPr="003A1804">
              <w:rPr>
                <w:rFonts w:asciiTheme="minorHAnsi" w:hAnsiTheme="minorHAnsi"/>
                <w:sz w:val="22"/>
                <w:szCs w:val="22"/>
                <w:lang w:eastAsia="en-US"/>
              </w:rPr>
              <w:t>30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3A1804" w:rsidRDefault="00AD3DBB" w:rsidP="006E17EC">
            <w:pPr>
              <w:pStyle w:val="TableContents"/>
              <w:rPr>
                <w:rFonts w:asciiTheme="minorHAnsi" w:hAnsiTheme="minorHAnsi"/>
                <w:sz w:val="22"/>
                <w:szCs w:val="22"/>
                <w:lang w:eastAsia="en-US"/>
              </w:rPr>
            </w:pPr>
            <w:r w:rsidRPr="003A1804">
              <w:rPr>
                <w:rFonts w:asciiTheme="minorHAnsi" w:hAnsiTheme="minorHAnsi"/>
                <w:sz w:val="22"/>
                <w:szCs w:val="22"/>
                <w:lang w:eastAsia="en-US"/>
              </w:rPr>
              <w:t>Delivery time</w:t>
            </w:r>
          </w:p>
        </w:tc>
        <w:tc>
          <w:tcPr>
            <w:tcW w:w="5367" w:type="dxa"/>
            <w:shd w:val="clear" w:color="auto" w:fill="auto"/>
          </w:tcPr>
          <w:p w14:paraId="4BA71FA2" w14:textId="4388075A" w:rsidR="006E17EC" w:rsidRPr="003A1804" w:rsidRDefault="003A1804" w:rsidP="003A1804">
            <w:pPr>
              <w:pStyle w:val="TableContents"/>
              <w:numPr>
                <w:ilvl w:val="0"/>
                <w:numId w:val="9"/>
              </w:numPr>
              <w:rPr>
                <w:rFonts w:asciiTheme="minorHAnsi" w:hAnsiTheme="minorHAnsi"/>
                <w:sz w:val="22"/>
                <w:szCs w:val="22"/>
              </w:rPr>
            </w:pPr>
            <w:r w:rsidRPr="003A1804">
              <w:rPr>
                <w:rFonts w:asciiTheme="minorHAnsi" w:hAnsiTheme="minorHAnsi"/>
                <w:sz w:val="22"/>
                <w:szCs w:val="22"/>
              </w:rPr>
              <w:t>Show a very clear time schedule as well as shipping schedule</w:t>
            </w:r>
          </w:p>
        </w:tc>
        <w:tc>
          <w:tcPr>
            <w:tcW w:w="1360" w:type="dxa"/>
            <w:shd w:val="clear" w:color="auto" w:fill="auto"/>
            <w:vAlign w:val="center"/>
          </w:tcPr>
          <w:p w14:paraId="657554B4" w14:textId="264EB703" w:rsidR="006E17EC" w:rsidRPr="003A1804" w:rsidRDefault="003A1804"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368AFD20" w:rsidR="006E17EC" w:rsidRPr="003A1804" w:rsidRDefault="003A1804" w:rsidP="006E17EC">
            <w:pPr>
              <w:pStyle w:val="TableContents"/>
              <w:rPr>
                <w:rFonts w:asciiTheme="minorHAnsi" w:hAnsiTheme="minorHAnsi"/>
                <w:sz w:val="22"/>
                <w:szCs w:val="22"/>
                <w:lang w:eastAsia="en-US"/>
              </w:rPr>
            </w:pPr>
            <w:r>
              <w:rPr>
                <w:rFonts w:asciiTheme="minorHAnsi" w:hAnsiTheme="minorHAnsi"/>
                <w:sz w:val="22"/>
                <w:szCs w:val="22"/>
                <w:lang w:eastAsia="en-US"/>
              </w:rPr>
              <w:t>Specification</w:t>
            </w:r>
          </w:p>
        </w:tc>
        <w:tc>
          <w:tcPr>
            <w:tcW w:w="5367" w:type="dxa"/>
            <w:shd w:val="clear" w:color="auto" w:fill="auto"/>
          </w:tcPr>
          <w:p w14:paraId="23A8F695" w14:textId="4A5CBF05" w:rsidR="006E17EC" w:rsidRPr="003A1804" w:rsidRDefault="003A1804" w:rsidP="00635A59">
            <w:pPr>
              <w:pStyle w:val="TableContents"/>
              <w:numPr>
                <w:ilvl w:val="0"/>
                <w:numId w:val="5"/>
              </w:numPr>
              <w:rPr>
                <w:rFonts w:asciiTheme="minorHAnsi" w:hAnsiTheme="minorHAnsi"/>
                <w:sz w:val="22"/>
                <w:szCs w:val="22"/>
              </w:rPr>
            </w:pPr>
            <w:r>
              <w:rPr>
                <w:rFonts w:asciiTheme="minorHAnsi" w:hAnsiTheme="minorHAnsi"/>
                <w:sz w:val="22"/>
                <w:szCs w:val="22"/>
              </w:rPr>
              <w:t>Must comply with the listed good specification</w:t>
            </w:r>
          </w:p>
        </w:tc>
        <w:tc>
          <w:tcPr>
            <w:tcW w:w="1360" w:type="dxa"/>
            <w:shd w:val="clear" w:color="auto" w:fill="auto"/>
            <w:vAlign w:val="center"/>
          </w:tcPr>
          <w:p w14:paraId="240875A4" w14:textId="30F48CB9" w:rsidR="006E17EC" w:rsidRPr="003A1804" w:rsidRDefault="003A1804"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2"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3A1804">
        <w:rPr>
          <w:rFonts w:ascii="Calibri" w:hAnsi="Calibri" w:cs="Calibri"/>
          <w:lang w:val="en-GB" w:eastAsia="ko-KR"/>
        </w:rPr>
        <w:fldChar w:fldCharType="begin"/>
      </w:r>
      <w:r w:rsidR="001C491C" w:rsidRPr="003A1804">
        <w:rPr>
          <w:rFonts w:ascii="Calibri" w:hAnsi="Calibri" w:cs="Calibri"/>
          <w:lang w:val="en-GB" w:eastAsia="ko-KR"/>
        </w:rPr>
        <w:instrText xml:space="preserve"> REF Technical \h  \* MERGEFORMAT </w:instrText>
      </w:r>
      <w:r w:rsidR="001C491C" w:rsidRPr="003A1804">
        <w:rPr>
          <w:rFonts w:ascii="Calibri" w:hAnsi="Calibri" w:cs="Calibri"/>
          <w:lang w:val="en-GB" w:eastAsia="ko-KR"/>
        </w:rPr>
      </w:r>
      <w:r w:rsidR="001C491C" w:rsidRPr="003A1804">
        <w:rPr>
          <w:rFonts w:ascii="Calibri" w:hAnsi="Calibri" w:cs="Calibri"/>
          <w:lang w:val="en-GB" w:eastAsia="ko-KR"/>
        </w:rPr>
        <w:fldChar w:fldCharType="separate"/>
      </w:r>
      <w:r w:rsidR="001C491C" w:rsidRPr="003A1804">
        <w:rPr>
          <w:rFonts w:ascii="Calibri" w:hAnsi="Calibri" w:cs="Calibri"/>
          <w:lang w:val="en-GB"/>
        </w:rPr>
        <w:t>70 %</w:t>
      </w:r>
      <w:r w:rsidR="001C491C" w:rsidRPr="003A1804">
        <w:rPr>
          <w:rFonts w:ascii="Calibri" w:hAnsi="Calibri" w:cs="Calibri"/>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3"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3"/>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4" w:name="_Toc374271007"/>
      <w:r w:rsidRPr="00DF2302">
        <w:rPr>
          <w:lang w:val="en-GB"/>
        </w:rPr>
        <w:t>Evaluation of financial components</w:t>
      </w:r>
      <w:bookmarkEnd w:id="14"/>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3A1804">
        <w:rPr>
          <w:rFonts w:ascii="Calibri" w:hAnsi="Calibri"/>
          <w:lang w:val="en-GB"/>
        </w:rPr>
        <w:fldChar w:fldCharType="begin"/>
      </w:r>
      <w:r w:rsidR="001C491C" w:rsidRPr="003A1804">
        <w:rPr>
          <w:rFonts w:ascii="Calibri" w:hAnsi="Calibri"/>
          <w:lang w:val="en-GB"/>
        </w:rPr>
        <w:instrText xml:space="preserve"> REF Financial \h  \* MERGEFORMAT </w:instrText>
      </w:r>
      <w:r w:rsidR="001C491C" w:rsidRPr="003A1804">
        <w:rPr>
          <w:rFonts w:ascii="Calibri" w:hAnsi="Calibri"/>
          <w:lang w:val="en-GB"/>
        </w:rPr>
      </w:r>
      <w:r w:rsidR="001C491C" w:rsidRPr="003A1804">
        <w:rPr>
          <w:rFonts w:ascii="Calibri" w:hAnsi="Calibri"/>
          <w:lang w:val="en-GB"/>
        </w:rPr>
        <w:fldChar w:fldCharType="separate"/>
      </w:r>
      <w:r w:rsidR="001C491C" w:rsidRPr="003A1804">
        <w:rPr>
          <w:rFonts w:ascii="Calibri" w:hAnsi="Calibri" w:cs="Calibri"/>
          <w:lang w:val="en-GB"/>
        </w:rPr>
        <w:t>30 points</w:t>
      </w:r>
      <w:r w:rsidR="001C491C" w:rsidRPr="003A1804">
        <w:rPr>
          <w:rFonts w:ascii="Calibri" w:hAnsi="Calibri"/>
          <w:lang w:val="en-GB"/>
        </w:rPr>
        <w:fldChar w:fldCharType="end"/>
      </w:r>
      <w:r w:rsidRPr="003A1804">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5" w:name="_Toc374271008"/>
      <w:r w:rsidRPr="00DF2302">
        <w:rPr>
          <w:lang w:val="en-GB"/>
        </w:rPr>
        <w:t>Evaluation of technical and financial components for total scoring</w:t>
      </w:r>
      <w:bookmarkEnd w:id="15"/>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6" w:name="_Hlk26878494"/>
      <w:r w:rsidRPr="00DF2302">
        <w:rPr>
          <w:rFonts w:ascii="Calibri" w:hAnsi="Calibri"/>
          <w:b/>
          <w:lang w:val="en-GB"/>
        </w:rPr>
        <w:t>E = (ts * tw) + (</w:t>
      </w:r>
      <w:ins w:id="17" w:author="Sven Erik" w:date="2020-08-26T15:40:00Z">
        <w:r w:rsidR="00B57649">
          <w:rPr>
            <w:rFonts w:ascii="Calibri" w:hAnsi="Calibri"/>
            <w:b/>
            <w:lang w:val="en-GB"/>
          </w:rPr>
          <w:t>(</w:t>
        </w:r>
      </w:ins>
      <w:r w:rsidRPr="00DF2302">
        <w:rPr>
          <w:rFonts w:ascii="Calibri" w:hAnsi="Calibri"/>
          <w:b/>
          <w:lang w:val="en-GB"/>
        </w:rPr>
        <w:t>tc / lc</w:t>
      </w:r>
      <w:ins w:id="18" w:author="Sven Erik" w:date="2020-08-26T15:40:00Z">
        <w:r w:rsidR="00B57649">
          <w:rPr>
            <w:rFonts w:ascii="Calibri" w:hAnsi="Calibri"/>
            <w:b/>
            <w:lang w:val="en-GB"/>
          </w:rPr>
          <w:t xml:space="preserve">) * </w:t>
        </w:r>
      </w:ins>
      <w:ins w:id="19"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20"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20"/>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1"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2"/>
      <w:bookmarkEnd w:id="16"/>
    </w:p>
    <w:p w14:paraId="04262388" w14:textId="6B8ADBB0" w:rsidR="00B57649" w:rsidRPr="00DF2302" w:rsidRDefault="00B57649" w:rsidP="00E1099C">
      <w:pPr>
        <w:ind w:left="1701"/>
        <w:rPr>
          <w:rFonts w:ascii="Calibri" w:hAnsi="Calibri"/>
          <w:sz w:val="20"/>
          <w:szCs w:val="20"/>
          <w:lang w:val="en-GB"/>
        </w:rPr>
      </w:pPr>
      <w:ins w:id="22" w:author="Sven Erik" w:date="2020-08-26T15:41:00Z">
        <w:r>
          <w:rPr>
            <w:rFonts w:ascii="Calibri" w:hAnsi="Calibri"/>
            <w:sz w:val="20"/>
            <w:szCs w:val="20"/>
            <w:lang w:val="en-GB"/>
          </w:rPr>
          <w:lastRenderedPageBreak/>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even" r:id="rId11"/>
      <w:headerReference w:type="default" r:id="rId12"/>
      <w:footerReference w:type="even" r:id="rId13"/>
      <w:footerReference w:type="default" r:id="rId14"/>
      <w:headerReference w:type="first" r:id="rId15"/>
      <w:footerReference w:type="first" r:id="rId16"/>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1639B" w14:textId="77777777" w:rsidR="00EC417F" w:rsidRDefault="00EC417F">
      <w:r>
        <w:separator/>
      </w:r>
    </w:p>
  </w:endnote>
  <w:endnote w:type="continuationSeparator" w:id="0">
    <w:p w14:paraId="74DD9D60" w14:textId="77777777" w:rsidR="00EC417F" w:rsidRDefault="00EC4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65695" w14:textId="77777777" w:rsidR="00EE7089" w:rsidRDefault="00EE70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74404C9" w:rsidR="00D15CF2" w:rsidRDefault="004878F3" w:rsidP="004878F3">
    <w:pPr>
      <w:pStyle w:val="Footer"/>
    </w:pPr>
    <w:r>
      <w:fldChar w:fldCharType="begin"/>
    </w:r>
    <w:r>
      <w:instrText xml:space="preserve"> DATE \@ "yyyy-MM-dd" </w:instrText>
    </w:r>
    <w:r>
      <w:fldChar w:fldCharType="separate"/>
    </w:r>
    <w:r w:rsidR="00D63A1D">
      <w:rPr>
        <w:noProof/>
      </w:rPr>
      <w:t>2023-11-03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33CC" w14:textId="77777777" w:rsidR="00EE7089" w:rsidRDefault="00EE70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AC242" w14:textId="77777777" w:rsidR="00EC417F" w:rsidRDefault="00EC417F">
      <w:r>
        <w:separator/>
      </w:r>
    </w:p>
  </w:footnote>
  <w:footnote w:type="continuationSeparator" w:id="0">
    <w:p w14:paraId="2F6798E9" w14:textId="77777777" w:rsidR="00EC417F" w:rsidRDefault="00EC4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52875" w14:textId="77777777" w:rsidR="00EE7089" w:rsidRDefault="00EE70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5F865BA9"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766D6" w14:textId="0A681E6B"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bookmarkStart w:id="23" w:name="_Hlk149820217"/>
    <w:r w:rsidR="00EE7089" w:rsidRPr="00EE7089">
      <w:rPr>
        <w:rFonts w:asciiTheme="minorHAnsi" w:hAnsiTheme="minorHAnsi" w:cs="Calibri"/>
        <w:b/>
        <w:bCs/>
        <w:sz w:val="20"/>
      </w:rPr>
      <w:t>RFQ-22-G002-23</w:t>
    </w:r>
    <w:bookmarkEnd w:id="23"/>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8D15EB"/>
    <w:multiLevelType w:val="hybridMultilevel"/>
    <w:tmpl w:val="F3AA5CC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8"/>
  </w:num>
  <w:num w:numId="3">
    <w:abstractNumId w:val="6"/>
  </w:num>
  <w:num w:numId="4">
    <w:abstractNumId w:val="5"/>
  </w:num>
  <w:num w:numId="5">
    <w:abstractNumId w:val="0"/>
  </w:num>
  <w:num w:numId="6">
    <w:abstractNumId w:val="4"/>
  </w:num>
  <w:num w:numId="7">
    <w:abstractNumId w:val="1"/>
  </w:num>
  <w:num w:numId="8">
    <w:abstractNumId w:val="3"/>
  </w:num>
  <w:num w:numId="9">
    <w:abstractNumId w:val="7"/>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4B2"/>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1804"/>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493F"/>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3A1D"/>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417F"/>
    <w:rsid w:val="00EC51A1"/>
    <w:rsid w:val="00ED10DE"/>
    <w:rsid w:val="00ED1288"/>
    <w:rsid w:val="00ED3FDE"/>
    <w:rsid w:val="00ED463D"/>
    <w:rsid w:val="00ED6A7D"/>
    <w:rsid w:val="00EE1027"/>
    <w:rsid w:val="00EE49F6"/>
    <w:rsid w:val="00EE5C29"/>
    <w:rsid w:val="00EE708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92E0171-6BEE-49DB-B079-00DD59DF5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682</Words>
  <Characters>3889</Characters>
  <Application>Microsoft Office Word</Application>
  <DocSecurity>0</DocSecurity>
  <Lines>32</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4562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2016-10-18T02:57:00Z</cp:lastPrinted>
  <dcterms:created xsi:type="dcterms:W3CDTF">2023-11-02T00:24:00Z</dcterms:created>
  <dcterms:modified xsi:type="dcterms:W3CDTF">2023-11-02T21:30:00Z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